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A2BF4" w14:textId="77777777" w:rsidR="001C5EC3" w:rsidRDefault="001C5EC3"/>
    <w:p w14:paraId="4954F626" w14:textId="77777777" w:rsidR="007166D7" w:rsidRDefault="007166D7"/>
    <w:p w14:paraId="5B73E6B8" w14:textId="77777777" w:rsidR="007166D7" w:rsidRDefault="007166D7"/>
    <w:p w14:paraId="086715A9" w14:textId="77777777" w:rsidR="007166D7" w:rsidRDefault="007166D7"/>
    <w:p w14:paraId="75B6AEB0" w14:textId="6899CA59" w:rsidR="007166D7" w:rsidRPr="00271820" w:rsidRDefault="007166D7" w:rsidP="007166D7">
      <w:pPr>
        <w:rPr>
          <w:rFonts w:ascii="Arial" w:eastAsia="Times New Roman" w:hAnsi="Arial" w:cs="Arial"/>
          <w:i/>
          <w:sz w:val="20"/>
          <w:szCs w:val="20"/>
        </w:rPr>
      </w:pPr>
      <w:r w:rsidRPr="00271820">
        <w:rPr>
          <w:rFonts w:ascii="Arial" w:hAnsi="Arial" w:cs="Arial"/>
          <w:b/>
          <w:i/>
          <w:sz w:val="20"/>
          <w:szCs w:val="20"/>
        </w:rPr>
        <w:t>Hypothesis 1a.</w:t>
      </w:r>
      <w:r w:rsidRPr="00271820">
        <w:rPr>
          <w:rFonts w:ascii="Arial" w:hAnsi="Arial" w:cs="Arial"/>
          <w:i/>
          <w:sz w:val="20"/>
          <w:szCs w:val="20"/>
        </w:rPr>
        <w:t xml:space="preserve"> </w:t>
      </w:r>
      <w:r w:rsidRPr="00271820">
        <w:rPr>
          <w:rFonts w:ascii="Arial" w:eastAsia="Times New Roman" w:hAnsi="Arial" w:cs="Arial"/>
          <w:i/>
          <w:sz w:val="20"/>
          <w:szCs w:val="20"/>
        </w:rPr>
        <w:t xml:space="preserve">Over the short-term, droughts will alter the spatial dynamics of seedling survival and growth along </w:t>
      </w:r>
      <w:proofErr w:type="spellStart"/>
      <w:r w:rsidRPr="00271820">
        <w:rPr>
          <w:rFonts w:ascii="Arial" w:eastAsia="Times New Roman" w:hAnsi="Arial" w:cs="Arial"/>
          <w:i/>
          <w:sz w:val="20"/>
          <w:szCs w:val="20"/>
        </w:rPr>
        <w:t>catenas</w:t>
      </w:r>
      <w:proofErr w:type="spellEnd"/>
      <w:r w:rsidRPr="00271820">
        <w:rPr>
          <w:rFonts w:ascii="Arial" w:eastAsia="Times New Roman" w:hAnsi="Arial" w:cs="Arial"/>
          <w:i/>
          <w:sz w:val="20"/>
          <w:szCs w:val="20"/>
        </w:rPr>
        <w:t>. Drought effects will be exacerbated on well-drained ridges favoring drought tolerant species, while in poorly drained valleys drought will improve soil aeration and generally enhance survival and growth.</w:t>
      </w:r>
      <w:r>
        <w:rPr>
          <w:rFonts w:ascii="Arial" w:eastAsia="Times New Roman" w:hAnsi="Arial" w:cs="Arial"/>
          <w:i/>
          <w:sz w:val="20"/>
          <w:szCs w:val="20"/>
        </w:rPr>
        <w:t xml:space="preserve"> (Zimmerman, </w:t>
      </w:r>
      <w:proofErr w:type="spellStart"/>
      <w:r>
        <w:rPr>
          <w:rFonts w:ascii="Arial" w:eastAsia="Times New Roman" w:hAnsi="Arial" w:cs="Arial"/>
          <w:i/>
          <w:sz w:val="20"/>
          <w:szCs w:val="20"/>
        </w:rPr>
        <w:t>Uriarte</w:t>
      </w:r>
      <w:proofErr w:type="spellEnd"/>
      <w:r>
        <w:rPr>
          <w:rFonts w:ascii="Arial" w:eastAsia="Times New Roman" w:hAnsi="Arial" w:cs="Arial"/>
          <w:i/>
          <w:sz w:val="20"/>
          <w:szCs w:val="20"/>
        </w:rPr>
        <w:t>,</w:t>
      </w:r>
      <w:r w:rsidR="00922023">
        <w:rPr>
          <w:rFonts w:ascii="Arial" w:eastAsia="Times New Roman" w:hAnsi="Arial" w:cs="Arial"/>
          <w:i/>
          <w:sz w:val="20"/>
          <w:szCs w:val="20"/>
        </w:rPr>
        <w:t xml:space="preserve"> </w:t>
      </w:r>
      <w:ins w:id="0" w:author="Jess Zimmerman" w:date="2015-09-22T13:22:00Z">
        <w:r w:rsidR="00922023">
          <w:rPr>
            <w:rFonts w:ascii="Arial" w:eastAsia="Times New Roman" w:hAnsi="Arial" w:cs="Arial"/>
            <w:i/>
            <w:sz w:val="20"/>
            <w:szCs w:val="20"/>
          </w:rPr>
          <w:t>Brokaw,</w:t>
        </w:r>
      </w:ins>
      <w:r>
        <w:rPr>
          <w:rFonts w:ascii="Arial" w:eastAsia="Times New Roman" w:hAnsi="Arial" w:cs="Arial"/>
          <w:i/>
          <w:sz w:val="20"/>
          <w:szCs w:val="20"/>
        </w:rPr>
        <w:t xml:space="preserve"> Thompson, </w:t>
      </w:r>
      <w:commentRangeStart w:id="1"/>
      <w:r>
        <w:rPr>
          <w:rFonts w:ascii="Arial" w:eastAsia="Times New Roman" w:hAnsi="Arial" w:cs="Arial"/>
          <w:i/>
          <w:sz w:val="20"/>
          <w:szCs w:val="20"/>
        </w:rPr>
        <w:t>Walker</w:t>
      </w:r>
      <w:commentRangeEnd w:id="1"/>
      <w:r w:rsidR="009B75C2">
        <w:rPr>
          <w:rStyle w:val="CommentReference"/>
        </w:rPr>
        <w:commentReference w:id="1"/>
      </w:r>
      <w:r>
        <w:rPr>
          <w:rFonts w:ascii="Arial" w:eastAsia="Times New Roman" w:hAnsi="Arial" w:cs="Arial"/>
          <w:i/>
          <w:sz w:val="20"/>
          <w:szCs w:val="20"/>
        </w:rPr>
        <w:t>)</w:t>
      </w:r>
    </w:p>
    <w:p w14:paraId="7C587BE9" w14:textId="77777777" w:rsidR="007166D7" w:rsidRPr="0031659B" w:rsidRDefault="007166D7" w:rsidP="007166D7">
      <w:pPr>
        <w:rPr>
          <w:rFonts w:ascii="Arial" w:eastAsia="Times New Roman" w:hAnsi="Arial" w:cs="Arial"/>
          <w:sz w:val="12"/>
          <w:szCs w:val="12"/>
        </w:rPr>
      </w:pPr>
    </w:p>
    <w:p w14:paraId="6996A216" w14:textId="0DE09EEB" w:rsidR="007166D7" w:rsidRDefault="007166D7" w:rsidP="007166D7">
      <w:pPr>
        <w:rPr>
          <w:rFonts w:ascii="Arial" w:hAnsi="Arial" w:cs="Arial"/>
          <w:i/>
          <w:sz w:val="20"/>
          <w:szCs w:val="20"/>
        </w:rPr>
      </w:pPr>
      <w:r w:rsidRPr="00271820">
        <w:rPr>
          <w:rFonts w:ascii="Arial" w:hAnsi="Arial" w:cs="Arial"/>
          <w:b/>
          <w:i/>
          <w:sz w:val="20"/>
          <w:szCs w:val="20"/>
        </w:rPr>
        <w:t>Hypothesis 1b.</w:t>
      </w:r>
      <w:r w:rsidRPr="00271820">
        <w:rPr>
          <w:rFonts w:ascii="Arial" w:hAnsi="Arial" w:cs="Arial"/>
          <w:i/>
          <w:sz w:val="20"/>
          <w:szCs w:val="20"/>
        </w:rPr>
        <w:t xml:space="preserve">  Over the long-term, increasing frequency of drought will lead to changes in community composition as drought-sensitive wet forest species become locally extinct or restricted to moist soils environments.  High elevation forests may suffer more rapid changes in community composition, once a critical threshold of drying has been reached. </w:t>
      </w:r>
      <w:r>
        <w:rPr>
          <w:rFonts w:ascii="Arial" w:hAnsi="Arial" w:cs="Arial"/>
          <w:i/>
          <w:sz w:val="20"/>
          <w:szCs w:val="20"/>
        </w:rPr>
        <w:t>(</w:t>
      </w:r>
      <w:proofErr w:type="spellStart"/>
      <w:r>
        <w:rPr>
          <w:rFonts w:ascii="Arial" w:hAnsi="Arial" w:cs="Arial"/>
          <w:i/>
          <w:sz w:val="20"/>
          <w:szCs w:val="20"/>
        </w:rPr>
        <w:t>Uriarte</w:t>
      </w:r>
      <w:proofErr w:type="spellEnd"/>
      <w:r>
        <w:rPr>
          <w:rFonts w:ascii="Arial" w:hAnsi="Arial" w:cs="Arial"/>
          <w:i/>
          <w:sz w:val="20"/>
          <w:szCs w:val="20"/>
        </w:rPr>
        <w:t xml:space="preserve">, </w:t>
      </w:r>
      <w:proofErr w:type="spellStart"/>
      <w:ins w:id="2" w:author="Jess Zimmerman" w:date="2015-09-22T13:25:00Z">
        <w:r w:rsidR="009B75C2">
          <w:rPr>
            <w:rFonts w:ascii="Arial" w:hAnsi="Arial" w:cs="Arial"/>
            <w:i/>
            <w:sz w:val="20"/>
            <w:szCs w:val="20"/>
          </w:rPr>
          <w:t>Heartsill-Scalley</w:t>
        </w:r>
        <w:proofErr w:type="spellEnd"/>
        <w:r w:rsidR="009B75C2">
          <w:rPr>
            <w:rFonts w:ascii="Arial" w:hAnsi="Arial" w:cs="Arial"/>
            <w:i/>
            <w:sz w:val="20"/>
            <w:szCs w:val="20"/>
          </w:rPr>
          <w:t xml:space="preserve">, </w:t>
        </w:r>
      </w:ins>
      <w:proofErr w:type="spellStart"/>
      <w:r>
        <w:rPr>
          <w:rFonts w:ascii="Arial" w:hAnsi="Arial" w:cs="Arial"/>
          <w:i/>
          <w:sz w:val="20"/>
          <w:szCs w:val="20"/>
        </w:rPr>
        <w:t>Waide</w:t>
      </w:r>
      <w:proofErr w:type="spellEnd"/>
      <w:r>
        <w:rPr>
          <w:rFonts w:ascii="Arial" w:hAnsi="Arial" w:cs="Arial"/>
          <w:i/>
          <w:sz w:val="20"/>
          <w:szCs w:val="20"/>
        </w:rPr>
        <w:t xml:space="preserve">, </w:t>
      </w:r>
      <w:proofErr w:type="spellStart"/>
      <w:r>
        <w:rPr>
          <w:rFonts w:ascii="Arial" w:hAnsi="Arial" w:cs="Arial"/>
          <w:i/>
          <w:sz w:val="20"/>
          <w:szCs w:val="20"/>
        </w:rPr>
        <w:t>Willig</w:t>
      </w:r>
      <w:proofErr w:type="spellEnd"/>
      <w:r>
        <w:rPr>
          <w:rFonts w:ascii="Arial" w:hAnsi="Arial" w:cs="Arial"/>
          <w:i/>
          <w:sz w:val="20"/>
          <w:szCs w:val="20"/>
        </w:rPr>
        <w:t>,</w:t>
      </w:r>
      <w:ins w:id="3" w:author="Jess Zimmerman" w:date="2015-09-22T13:23:00Z">
        <w:r w:rsidR="009B75C2">
          <w:rPr>
            <w:rFonts w:ascii="Arial" w:hAnsi="Arial" w:cs="Arial"/>
            <w:i/>
            <w:sz w:val="20"/>
            <w:szCs w:val="20"/>
          </w:rPr>
          <w:t xml:space="preserve"> Brokaw,</w:t>
        </w:r>
      </w:ins>
      <w:r>
        <w:rPr>
          <w:rFonts w:ascii="Arial" w:hAnsi="Arial" w:cs="Arial"/>
          <w:i/>
          <w:sz w:val="20"/>
          <w:szCs w:val="20"/>
        </w:rPr>
        <w:t xml:space="preserve"> Zimmerman)</w:t>
      </w:r>
    </w:p>
    <w:p w14:paraId="52D51D5A" w14:textId="77777777" w:rsidR="007166D7" w:rsidRDefault="007166D7" w:rsidP="007166D7">
      <w:pPr>
        <w:rPr>
          <w:rFonts w:ascii="Arial" w:hAnsi="Arial" w:cs="Arial"/>
          <w:i/>
          <w:sz w:val="20"/>
          <w:szCs w:val="20"/>
        </w:rPr>
      </w:pPr>
    </w:p>
    <w:p w14:paraId="54D3ED18" w14:textId="77777777" w:rsidR="007166D7" w:rsidRDefault="007166D7" w:rsidP="007166D7">
      <w:pPr>
        <w:rPr>
          <w:rFonts w:ascii="Arial" w:hAnsi="Arial" w:cs="Arial"/>
          <w:i/>
          <w:sz w:val="20"/>
          <w:szCs w:val="20"/>
        </w:rPr>
      </w:pPr>
    </w:p>
    <w:p w14:paraId="613BA508" w14:textId="77777777" w:rsidR="007166D7" w:rsidRPr="00271820" w:rsidRDefault="007166D7" w:rsidP="007166D7">
      <w:pPr>
        <w:rPr>
          <w:rFonts w:ascii="Arial" w:hAnsi="Arial" w:cs="Arial"/>
          <w:i/>
          <w:sz w:val="20"/>
          <w:szCs w:val="20"/>
        </w:rPr>
      </w:pPr>
    </w:p>
    <w:p w14:paraId="483712A6" w14:textId="77777777" w:rsidR="007166D7" w:rsidRPr="00271820" w:rsidRDefault="007166D7" w:rsidP="007166D7">
      <w:pPr>
        <w:rPr>
          <w:rFonts w:ascii="Arial" w:hAnsi="Arial" w:cs="Arial"/>
          <w:i/>
          <w:sz w:val="20"/>
          <w:szCs w:val="20"/>
        </w:rPr>
      </w:pPr>
      <w:r w:rsidRPr="00271820">
        <w:rPr>
          <w:rFonts w:ascii="Arial" w:hAnsi="Arial" w:cs="Arial"/>
          <w:i/>
          <w:sz w:val="20"/>
          <w:szCs w:val="20"/>
        </w:rPr>
        <w:t xml:space="preserve"> </w:t>
      </w:r>
    </w:p>
    <w:p w14:paraId="03D355FB" w14:textId="2EB4C0BA" w:rsidR="007166D7" w:rsidRPr="00271820" w:rsidRDefault="007166D7" w:rsidP="007166D7">
      <w:pPr>
        <w:spacing w:after="120"/>
        <w:rPr>
          <w:rFonts w:ascii="Arial" w:hAnsi="Arial" w:cs="Arial"/>
          <w:i/>
          <w:sz w:val="20"/>
          <w:szCs w:val="20"/>
        </w:rPr>
      </w:pPr>
      <w:r w:rsidRPr="00271820">
        <w:rPr>
          <w:rFonts w:ascii="Arial" w:hAnsi="Arial" w:cs="Arial"/>
          <w:b/>
          <w:i/>
          <w:sz w:val="20"/>
          <w:szCs w:val="20"/>
        </w:rPr>
        <w:t>Hypothesis 2a.</w:t>
      </w:r>
      <w:r w:rsidRPr="00271820">
        <w:rPr>
          <w:rFonts w:ascii="Arial" w:hAnsi="Arial" w:cs="Arial"/>
          <w:i/>
          <w:sz w:val="20"/>
          <w:szCs w:val="20"/>
        </w:rPr>
        <w:t xml:space="preserve"> Increased frequency of drought will enhance soil C storage in the short term due to slower decomposition rates associated with changes in the activity, abundance, and community composition of microorganisms and litter fauna. Greater soil oxygen availability during drought will increase soil P retention over the short-term, and decrease nitrous oxide and methane emissions resulting in a negative feedback to climate change.</w:t>
      </w:r>
      <w:r>
        <w:rPr>
          <w:rFonts w:ascii="Arial" w:hAnsi="Arial" w:cs="Arial"/>
          <w:i/>
          <w:sz w:val="20"/>
          <w:szCs w:val="20"/>
        </w:rPr>
        <w:t xml:space="preserve"> (</w:t>
      </w:r>
      <w:ins w:id="4" w:author="Jess Zimmerman" w:date="2015-09-22T13:30:00Z">
        <w:r w:rsidR="009B75C2">
          <w:rPr>
            <w:rFonts w:ascii="Arial" w:hAnsi="Arial" w:cs="Arial"/>
            <w:i/>
            <w:sz w:val="20"/>
            <w:szCs w:val="20"/>
          </w:rPr>
          <w:t xml:space="preserve">González, </w:t>
        </w:r>
      </w:ins>
      <w:proofErr w:type="spellStart"/>
      <w:r>
        <w:rPr>
          <w:rFonts w:ascii="Arial" w:hAnsi="Arial" w:cs="Arial"/>
          <w:i/>
          <w:sz w:val="20"/>
          <w:szCs w:val="20"/>
        </w:rPr>
        <w:t>Willig</w:t>
      </w:r>
      <w:proofErr w:type="spellEnd"/>
      <w:r>
        <w:rPr>
          <w:rFonts w:ascii="Arial" w:hAnsi="Arial" w:cs="Arial"/>
          <w:i/>
          <w:sz w:val="20"/>
          <w:szCs w:val="20"/>
        </w:rPr>
        <w:t xml:space="preserve">, Bloch, Cantrell, </w:t>
      </w:r>
      <w:del w:id="5" w:author="Jess Zimmerman" w:date="2015-09-22T13:30:00Z">
        <w:r w:rsidDel="009B75C2">
          <w:rPr>
            <w:rFonts w:ascii="Arial" w:hAnsi="Arial" w:cs="Arial"/>
            <w:i/>
            <w:sz w:val="20"/>
            <w:szCs w:val="20"/>
          </w:rPr>
          <w:delText>Gonzalez,</w:delText>
        </w:r>
      </w:del>
      <w:r>
        <w:rPr>
          <w:rFonts w:ascii="Arial" w:hAnsi="Arial" w:cs="Arial"/>
          <w:i/>
          <w:sz w:val="20"/>
          <w:szCs w:val="20"/>
        </w:rPr>
        <w:t xml:space="preserve"> Lodge, McDowell, </w:t>
      </w:r>
      <w:commentRangeStart w:id="6"/>
      <w:proofErr w:type="spellStart"/>
      <w:r>
        <w:rPr>
          <w:rFonts w:ascii="Arial" w:hAnsi="Arial" w:cs="Arial"/>
          <w:i/>
          <w:sz w:val="20"/>
          <w:szCs w:val="20"/>
        </w:rPr>
        <w:t>Pett</w:t>
      </w:r>
      <w:proofErr w:type="spellEnd"/>
      <w:r>
        <w:rPr>
          <w:rFonts w:ascii="Arial" w:hAnsi="Arial" w:cs="Arial"/>
          <w:i/>
          <w:sz w:val="20"/>
          <w:szCs w:val="20"/>
        </w:rPr>
        <w:t>-Ridge</w:t>
      </w:r>
      <w:commentRangeEnd w:id="6"/>
      <w:r w:rsidR="009B75C2">
        <w:rPr>
          <w:rStyle w:val="CommentReference"/>
        </w:rPr>
        <w:commentReference w:id="6"/>
      </w:r>
      <w:r>
        <w:rPr>
          <w:rFonts w:ascii="Arial" w:hAnsi="Arial" w:cs="Arial"/>
          <w:i/>
          <w:sz w:val="20"/>
          <w:szCs w:val="20"/>
        </w:rPr>
        <w:t xml:space="preserve">, </w:t>
      </w:r>
      <w:proofErr w:type="spellStart"/>
      <w:r w:rsidRPr="0070108E">
        <w:rPr>
          <w:rFonts w:ascii="Arial" w:hAnsi="Arial" w:cs="Arial"/>
          <w:i/>
          <w:sz w:val="20"/>
          <w:szCs w:val="20"/>
        </w:rPr>
        <w:t>Schowalter</w:t>
      </w:r>
      <w:proofErr w:type="spellEnd"/>
      <w:r>
        <w:rPr>
          <w:rFonts w:ascii="Arial" w:hAnsi="Arial" w:cs="Arial"/>
          <w:i/>
          <w:sz w:val="20"/>
          <w:szCs w:val="20"/>
        </w:rPr>
        <w:t xml:space="preserve">, Silver, </w:t>
      </w:r>
      <w:proofErr w:type="spellStart"/>
      <w:r>
        <w:rPr>
          <w:rFonts w:ascii="Arial" w:hAnsi="Arial" w:cs="Arial"/>
          <w:i/>
          <w:sz w:val="20"/>
          <w:szCs w:val="20"/>
        </w:rPr>
        <w:t>Waide</w:t>
      </w:r>
      <w:proofErr w:type="spellEnd"/>
      <w:ins w:id="7" w:author="Jess Zimmerman" w:date="2015-09-22T13:35:00Z">
        <w:r w:rsidR="00947E07">
          <w:rPr>
            <w:rFonts w:ascii="Arial" w:hAnsi="Arial" w:cs="Arial"/>
            <w:i/>
            <w:sz w:val="20"/>
            <w:szCs w:val="20"/>
          </w:rPr>
          <w:t xml:space="preserve">, Ramirez, </w:t>
        </w:r>
        <w:proofErr w:type="spellStart"/>
        <w:r w:rsidR="00947E07">
          <w:rPr>
            <w:rFonts w:ascii="Arial" w:hAnsi="Arial" w:cs="Arial"/>
            <w:i/>
            <w:sz w:val="20"/>
            <w:szCs w:val="20"/>
          </w:rPr>
          <w:t>Crowl</w:t>
        </w:r>
        <w:proofErr w:type="spellEnd"/>
        <w:r w:rsidR="00947E07">
          <w:rPr>
            <w:rFonts w:ascii="Arial" w:hAnsi="Arial" w:cs="Arial"/>
            <w:i/>
            <w:sz w:val="20"/>
            <w:szCs w:val="20"/>
          </w:rPr>
          <w:t xml:space="preserve">, </w:t>
        </w:r>
        <w:proofErr w:type="spellStart"/>
        <w:r w:rsidR="00947E07">
          <w:rPr>
            <w:rFonts w:ascii="Arial" w:hAnsi="Arial" w:cs="Arial"/>
            <w:i/>
            <w:sz w:val="20"/>
            <w:szCs w:val="20"/>
          </w:rPr>
          <w:t>Covich</w:t>
        </w:r>
        <w:proofErr w:type="spellEnd"/>
        <w:r w:rsidR="00947E07">
          <w:rPr>
            <w:rFonts w:ascii="Arial" w:hAnsi="Arial" w:cs="Arial"/>
            <w:i/>
            <w:sz w:val="20"/>
            <w:szCs w:val="20"/>
          </w:rPr>
          <w:t xml:space="preserve">, </w:t>
        </w:r>
        <w:commentRangeStart w:id="8"/>
        <w:proofErr w:type="spellStart"/>
        <w:r w:rsidR="00947E07">
          <w:rPr>
            <w:rFonts w:ascii="Arial" w:hAnsi="Arial" w:cs="Arial"/>
            <w:i/>
            <w:sz w:val="20"/>
            <w:szCs w:val="20"/>
          </w:rPr>
          <w:t>Schowalter</w:t>
        </w:r>
      </w:ins>
      <w:commentRangeEnd w:id="8"/>
      <w:proofErr w:type="spellEnd"/>
      <w:ins w:id="9" w:author="Jess Zimmerman" w:date="2015-09-22T13:36:00Z">
        <w:r w:rsidR="00947E07">
          <w:rPr>
            <w:rStyle w:val="CommentReference"/>
          </w:rPr>
          <w:commentReference w:id="8"/>
        </w:r>
      </w:ins>
      <w:r>
        <w:rPr>
          <w:rFonts w:ascii="Arial" w:hAnsi="Arial" w:cs="Arial"/>
          <w:i/>
          <w:sz w:val="20"/>
          <w:szCs w:val="20"/>
        </w:rPr>
        <w:t>)</w:t>
      </w:r>
    </w:p>
    <w:p w14:paraId="5D963255" w14:textId="77777777" w:rsidR="007166D7" w:rsidRPr="00271820" w:rsidRDefault="007166D7" w:rsidP="007166D7">
      <w:pPr>
        <w:spacing w:after="120"/>
        <w:rPr>
          <w:rFonts w:ascii="Arial" w:hAnsi="Arial" w:cs="Arial"/>
          <w:i/>
          <w:sz w:val="20"/>
          <w:szCs w:val="20"/>
        </w:rPr>
      </w:pPr>
      <w:r w:rsidRPr="00271820">
        <w:rPr>
          <w:rFonts w:ascii="Arial" w:hAnsi="Arial" w:cs="Arial"/>
          <w:b/>
          <w:i/>
          <w:sz w:val="20"/>
          <w:szCs w:val="20"/>
        </w:rPr>
        <w:t>Hypothesis 2b.</w:t>
      </w:r>
      <w:r w:rsidRPr="00271820">
        <w:rPr>
          <w:rFonts w:ascii="Arial" w:hAnsi="Arial" w:cs="Arial"/>
          <w:i/>
          <w:sz w:val="20"/>
          <w:szCs w:val="20"/>
        </w:rPr>
        <w:t xml:space="preserve"> Over the longer term, greater drought frequency in tropical forests will decrease soil C storage. This will result primarily from lower NPP and associated C inputs in response to plant water stress and decreased P availability. </w:t>
      </w:r>
      <w:r>
        <w:rPr>
          <w:rFonts w:ascii="Arial" w:hAnsi="Arial" w:cs="Arial"/>
          <w:i/>
          <w:sz w:val="20"/>
          <w:szCs w:val="20"/>
        </w:rPr>
        <w:t xml:space="preserve">(Silver, Lugo, McDowell, Wood) </w:t>
      </w:r>
    </w:p>
    <w:p w14:paraId="6615D0E7" w14:textId="77777777" w:rsidR="007166D7" w:rsidRDefault="007166D7"/>
    <w:p w14:paraId="6DFC0894" w14:textId="77777777" w:rsidR="007166D7" w:rsidRDefault="007166D7"/>
    <w:p w14:paraId="78E20DB9" w14:textId="77777777" w:rsidR="007166D7" w:rsidRDefault="007166D7"/>
    <w:p w14:paraId="13356B12" w14:textId="77777777" w:rsidR="007166D7" w:rsidRDefault="007166D7"/>
    <w:p w14:paraId="03594492" w14:textId="105738BA" w:rsidR="007166D7" w:rsidRPr="00271820" w:rsidRDefault="007166D7" w:rsidP="007166D7">
      <w:pPr>
        <w:rPr>
          <w:rFonts w:ascii="Arial" w:hAnsi="Arial" w:cs="Arial"/>
          <w:i/>
          <w:sz w:val="20"/>
          <w:szCs w:val="20"/>
        </w:rPr>
      </w:pPr>
      <w:r w:rsidRPr="00271820">
        <w:rPr>
          <w:rFonts w:ascii="Arial" w:hAnsi="Arial" w:cs="Arial"/>
          <w:b/>
          <w:i/>
          <w:sz w:val="20"/>
          <w:szCs w:val="20"/>
        </w:rPr>
        <w:t xml:space="preserve">Hypothesis 3a. </w:t>
      </w:r>
      <w:r w:rsidRPr="00271820">
        <w:rPr>
          <w:rFonts w:ascii="Arial" w:hAnsi="Arial" w:cs="Arial"/>
          <w:i/>
          <w:sz w:val="20"/>
          <w:szCs w:val="20"/>
        </w:rPr>
        <w:t>Increased frequency of drought will be accompanied by decreased stream discharge, increased leaf-litter subsidies and patchy anoxic conditions in stream pools, resulting in: (</w:t>
      </w:r>
      <w:proofErr w:type="spellStart"/>
      <w:r w:rsidRPr="00271820">
        <w:rPr>
          <w:rFonts w:ascii="Arial" w:hAnsi="Arial" w:cs="Arial"/>
          <w:i/>
          <w:sz w:val="20"/>
          <w:szCs w:val="20"/>
        </w:rPr>
        <w:t>i</w:t>
      </w:r>
      <w:proofErr w:type="spellEnd"/>
      <w:r w:rsidRPr="00271820">
        <w:rPr>
          <w:rFonts w:ascii="Arial" w:hAnsi="Arial" w:cs="Arial"/>
          <w:i/>
          <w:sz w:val="20"/>
          <w:szCs w:val="20"/>
        </w:rPr>
        <w:t>) changes in stream trophic dynamics; (ii) increased rates of leaf decomposition; and (iii) increased production and evasion of CH</w:t>
      </w:r>
      <w:r w:rsidRPr="00271820">
        <w:rPr>
          <w:rFonts w:ascii="Arial" w:hAnsi="Arial" w:cs="Arial"/>
          <w:i/>
          <w:sz w:val="20"/>
          <w:szCs w:val="20"/>
          <w:vertAlign w:val="subscript"/>
        </w:rPr>
        <w:t>4</w:t>
      </w:r>
      <w:r w:rsidRPr="00271820">
        <w:rPr>
          <w:rFonts w:ascii="Arial" w:hAnsi="Arial" w:cs="Arial"/>
          <w:i/>
          <w:sz w:val="20"/>
          <w:szCs w:val="20"/>
        </w:rPr>
        <w:t xml:space="preserve"> and N</w:t>
      </w:r>
      <w:r w:rsidRPr="00271820">
        <w:rPr>
          <w:rFonts w:ascii="Arial" w:hAnsi="Arial" w:cs="Arial"/>
          <w:i/>
          <w:sz w:val="20"/>
          <w:szCs w:val="20"/>
          <w:vertAlign w:val="subscript"/>
        </w:rPr>
        <w:t>2</w:t>
      </w:r>
      <w:r w:rsidRPr="00271820">
        <w:rPr>
          <w:rFonts w:ascii="Arial" w:hAnsi="Arial" w:cs="Arial"/>
          <w:i/>
          <w:sz w:val="20"/>
          <w:szCs w:val="20"/>
        </w:rPr>
        <w:t>O due to higher nutrient and DOC levels and periodic development of anoxic conditions.</w:t>
      </w:r>
      <w:r>
        <w:rPr>
          <w:rFonts w:ascii="Arial" w:hAnsi="Arial" w:cs="Arial"/>
          <w:i/>
          <w:sz w:val="20"/>
          <w:szCs w:val="20"/>
        </w:rPr>
        <w:t xml:space="preserve"> (</w:t>
      </w:r>
      <w:ins w:id="11" w:author="Jess Zimmerman" w:date="2015-09-22T13:43:00Z">
        <w:r w:rsidR="00947E07">
          <w:rPr>
            <w:rFonts w:ascii="Arial" w:hAnsi="Arial" w:cs="Arial"/>
            <w:i/>
            <w:sz w:val="20"/>
            <w:szCs w:val="20"/>
          </w:rPr>
          <w:t xml:space="preserve">McDowell, </w:t>
        </w:r>
      </w:ins>
      <w:proofErr w:type="spellStart"/>
      <w:r>
        <w:rPr>
          <w:rFonts w:ascii="Arial" w:hAnsi="Arial" w:cs="Arial"/>
          <w:i/>
          <w:sz w:val="20"/>
          <w:szCs w:val="20"/>
        </w:rPr>
        <w:t>Covich</w:t>
      </w:r>
      <w:proofErr w:type="spellEnd"/>
      <w:r>
        <w:rPr>
          <w:rFonts w:ascii="Arial" w:hAnsi="Arial" w:cs="Arial"/>
          <w:i/>
          <w:sz w:val="20"/>
          <w:szCs w:val="20"/>
        </w:rPr>
        <w:t xml:space="preserve">, </w:t>
      </w:r>
      <w:proofErr w:type="spellStart"/>
      <w:r>
        <w:rPr>
          <w:rFonts w:ascii="Arial" w:hAnsi="Arial" w:cs="Arial"/>
          <w:i/>
          <w:sz w:val="20"/>
          <w:szCs w:val="20"/>
        </w:rPr>
        <w:t>Crowl</w:t>
      </w:r>
      <w:proofErr w:type="spellEnd"/>
      <w:r>
        <w:rPr>
          <w:rFonts w:ascii="Arial" w:hAnsi="Arial" w:cs="Arial"/>
          <w:i/>
          <w:sz w:val="20"/>
          <w:szCs w:val="20"/>
        </w:rPr>
        <w:t>,</w:t>
      </w:r>
      <w:del w:id="12" w:author="Jess Zimmerman" w:date="2015-09-22T13:44:00Z">
        <w:r w:rsidDel="00E27673">
          <w:rPr>
            <w:rFonts w:ascii="Arial" w:hAnsi="Arial" w:cs="Arial"/>
            <w:i/>
            <w:sz w:val="20"/>
            <w:szCs w:val="20"/>
          </w:rPr>
          <w:delText xml:space="preserve"> </w:delText>
        </w:r>
      </w:del>
      <w:ins w:id="13" w:author="Jess Zimmerman" w:date="2015-09-22T13:44:00Z">
        <w:r w:rsidR="00E27673">
          <w:rPr>
            <w:rFonts w:ascii="Arial" w:hAnsi="Arial" w:cs="Arial"/>
            <w:i/>
            <w:sz w:val="20"/>
            <w:szCs w:val="20"/>
          </w:rPr>
          <w:t xml:space="preserve"> </w:t>
        </w:r>
        <w:proofErr w:type="spellStart"/>
        <w:r w:rsidR="00E27673">
          <w:rPr>
            <w:rFonts w:ascii="Arial" w:hAnsi="Arial" w:cs="Arial"/>
            <w:i/>
            <w:sz w:val="20"/>
            <w:szCs w:val="20"/>
          </w:rPr>
          <w:t>Ramírez</w:t>
        </w:r>
        <w:proofErr w:type="spellEnd"/>
        <w:r w:rsidR="00E27673">
          <w:rPr>
            <w:rFonts w:ascii="Arial" w:hAnsi="Arial" w:cs="Arial"/>
            <w:i/>
            <w:sz w:val="20"/>
            <w:szCs w:val="20"/>
          </w:rPr>
          <w:t>,</w:t>
        </w:r>
        <w:r w:rsidR="00E27673" w:rsidRPr="0070108E">
          <w:rPr>
            <w:rFonts w:ascii="Arial" w:hAnsi="Arial" w:cs="Arial"/>
            <w:i/>
            <w:sz w:val="20"/>
            <w:szCs w:val="20"/>
          </w:rPr>
          <w:t xml:space="preserve"> </w:t>
        </w:r>
      </w:ins>
      <w:proofErr w:type="spellStart"/>
      <w:r w:rsidRPr="0070108E">
        <w:rPr>
          <w:rFonts w:ascii="Arial" w:hAnsi="Arial" w:cs="Arial"/>
          <w:i/>
          <w:sz w:val="20"/>
          <w:szCs w:val="20"/>
        </w:rPr>
        <w:t>Heartsill-Scalley</w:t>
      </w:r>
      <w:proofErr w:type="spellEnd"/>
      <w:r>
        <w:rPr>
          <w:rFonts w:ascii="Arial" w:hAnsi="Arial" w:cs="Arial"/>
          <w:i/>
          <w:sz w:val="20"/>
          <w:szCs w:val="20"/>
        </w:rPr>
        <w:t xml:space="preserve">, </w:t>
      </w:r>
      <w:del w:id="14" w:author="Jess Zimmerman" w:date="2015-09-22T13:43:00Z">
        <w:r w:rsidDel="00947E07">
          <w:rPr>
            <w:rFonts w:ascii="Arial" w:hAnsi="Arial" w:cs="Arial"/>
            <w:i/>
            <w:sz w:val="20"/>
            <w:szCs w:val="20"/>
          </w:rPr>
          <w:delText xml:space="preserve">McDowell, </w:delText>
        </w:r>
      </w:del>
      <w:r>
        <w:rPr>
          <w:rFonts w:ascii="Arial" w:hAnsi="Arial" w:cs="Arial"/>
          <w:i/>
          <w:sz w:val="20"/>
          <w:szCs w:val="20"/>
        </w:rPr>
        <w:t>Pringle, Ortiz</w:t>
      </w:r>
      <w:del w:id="15" w:author="Jess Zimmerman" w:date="2015-09-22T13:44:00Z">
        <w:r w:rsidDel="00E27673">
          <w:rPr>
            <w:rFonts w:ascii="Arial" w:hAnsi="Arial" w:cs="Arial"/>
            <w:i/>
            <w:sz w:val="20"/>
            <w:szCs w:val="20"/>
          </w:rPr>
          <w:delText>, Ramirez</w:delText>
        </w:r>
      </w:del>
      <w:r>
        <w:rPr>
          <w:rFonts w:ascii="Arial" w:hAnsi="Arial" w:cs="Arial"/>
          <w:i/>
          <w:sz w:val="20"/>
          <w:szCs w:val="20"/>
        </w:rPr>
        <w:t xml:space="preserve">) </w:t>
      </w:r>
    </w:p>
    <w:p w14:paraId="12A83CE7" w14:textId="77777777" w:rsidR="007166D7" w:rsidRPr="00F47A8F" w:rsidRDefault="007166D7" w:rsidP="007166D7">
      <w:pPr>
        <w:rPr>
          <w:rFonts w:ascii="Arial" w:hAnsi="Arial" w:cs="Arial"/>
          <w:i/>
          <w:sz w:val="12"/>
          <w:szCs w:val="12"/>
        </w:rPr>
      </w:pPr>
    </w:p>
    <w:p w14:paraId="5B3535AB" w14:textId="41534321" w:rsidR="007166D7" w:rsidRDefault="007166D7" w:rsidP="007166D7">
      <w:pPr>
        <w:rPr>
          <w:rFonts w:ascii="Arial" w:hAnsi="Arial" w:cs="Arial"/>
          <w:i/>
          <w:sz w:val="20"/>
          <w:szCs w:val="20"/>
        </w:rPr>
      </w:pPr>
      <w:r w:rsidRPr="00271820">
        <w:rPr>
          <w:rFonts w:ascii="Arial" w:hAnsi="Arial" w:cs="Arial"/>
          <w:b/>
          <w:i/>
          <w:sz w:val="20"/>
          <w:szCs w:val="20"/>
        </w:rPr>
        <w:t>Hypothesis 3b</w:t>
      </w:r>
      <w:r w:rsidRPr="00271820">
        <w:rPr>
          <w:rFonts w:ascii="Arial" w:hAnsi="Arial" w:cs="Arial"/>
          <w:i/>
          <w:sz w:val="20"/>
          <w:szCs w:val="20"/>
        </w:rPr>
        <w:t>. Longer-term, cumulative effects (3-6 y) of increased drought frequency will occur despite brief high discharge events that “reset” the system (in-between droughts), resulting in: (</w:t>
      </w:r>
      <w:proofErr w:type="spellStart"/>
      <w:r w:rsidRPr="00271820">
        <w:rPr>
          <w:rFonts w:ascii="Arial" w:hAnsi="Arial" w:cs="Arial"/>
          <w:i/>
          <w:sz w:val="20"/>
          <w:szCs w:val="20"/>
        </w:rPr>
        <w:t>i</w:t>
      </w:r>
      <w:proofErr w:type="spellEnd"/>
      <w:r w:rsidRPr="00271820">
        <w:rPr>
          <w:rFonts w:ascii="Arial" w:hAnsi="Arial" w:cs="Arial"/>
          <w:i/>
          <w:sz w:val="20"/>
          <w:szCs w:val="20"/>
        </w:rPr>
        <w:t>) reduced subsidies of emergent aquatic insects to forest food webs; (ii) enhanced algal primary production; and (iii) extended periods of increased leaf-litter storage.</w:t>
      </w:r>
      <w:r>
        <w:rPr>
          <w:rFonts w:ascii="Arial" w:hAnsi="Arial" w:cs="Arial"/>
          <w:i/>
          <w:sz w:val="20"/>
          <w:szCs w:val="20"/>
        </w:rPr>
        <w:t xml:space="preserve"> (</w:t>
      </w:r>
      <w:proofErr w:type="spellStart"/>
      <w:ins w:id="16" w:author="Jess Zimmerman" w:date="2015-09-22T13:40:00Z">
        <w:r w:rsidR="00947E07">
          <w:rPr>
            <w:rFonts w:ascii="Arial" w:hAnsi="Arial" w:cs="Arial"/>
            <w:i/>
            <w:sz w:val="20"/>
            <w:szCs w:val="20"/>
          </w:rPr>
          <w:t>Ram</w:t>
        </w:r>
      </w:ins>
      <w:ins w:id="17" w:author="Jess Zimmerman" w:date="2015-09-22T13:42:00Z">
        <w:r w:rsidR="00947E07">
          <w:rPr>
            <w:rFonts w:ascii="Arial" w:hAnsi="Arial" w:cs="Arial"/>
            <w:i/>
            <w:sz w:val="20"/>
            <w:szCs w:val="20"/>
          </w:rPr>
          <w:t>í</w:t>
        </w:r>
      </w:ins>
      <w:ins w:id="18" w:author="Jess Zimmerman" w:date="2015-09-22T13:40:00Z">
        <w:r w:rsidR="00947E07">
          <w:rPr>
            <w:rFonts w:ascii="Arial" w:hAnsi="Arial" w:cs="Arial"/>
            <w:i/>
            <w:sz w:val="20"/>
            <w:szCs w:val="20"/>
          </w:rPr>
          <w:t>rez</w:t>
        </w:r>
      </w:ins>
      <w:proofErr w:type="spellEnd"/>
      <w:ins w:id="19" w:author="Jess Zimmerman" w:date="2015-09-22T13:41:00Z">
        <w:r w:rsidR="00947E07">
          <w:rPr>
            <w:rFonts w:ascii="Arial" w:hAnsi="Arial" w:cs="Arial"/>
            <w:i/>
            <w:sz w:val="20"/>
            <w:szCs w:val="20"/>
          </w:rPr>
          <w:t>,</w:t>
        </w:r>
      </w:ins>
      <w:ins w:id="20" w:author="Jess Zimmerman" w:date="2015-09-22T13:40:00Z">
        <w:r w:rsidR="00947E07">
          <w:rPr>
            <w:rFonts w:ascii="Arial" w:hAnsi="Arial" w:cs="Arial"/>
            <w:i/>
            <w:sz w:val="20"/>
            <w:szCs w:val="20"/>
          </w:rPr>
          <w:t xml:space="preserve"> </w:t>
        </w:r>
      </w:ins>
      <w:proofErr w:type="spellStart"/>
      <w:r>
        <w:rPr>
          <w:rFonts w:ascii="Arial" w:hAnsi="Arial" w:cs="Arial"/>
          <w:i/>
          <w:sz w:val="20"/>
          <w:szCs w:val="20"/>
        </w:rPr>
        <w:t>Crowl</w:t>
      </w:r>
      <w:proofErr w:type="spellEnd"/>
      <w:r>
        <w:rPr>
          <w:rFonts w:ascii="Arial" w:hAnsi="Arial" w:cs="Arial"/>
          <w:i/>
          <w:sz w:val="20"/>
          <w:szCs w:val="20"/>
        </w:rPr>
        <w:t xml:space="preserve">, </w:t>
      </w:r>
      <w:proofErr w:type="spellStart"/>
      <w:r>
        <w:rPr>
          <w:rFonts w:ascii="Arial" w:hAnsi="Arial" w:cs="Arial"/>
          <w:i/>
          <w:sz w:val="20"/>
          <w:szCs w:val="20"/>
        </w:rPr>
        <w:t>Covich</w:t>
      </w:r>
      <w:proofErr w:type="spellEnd"/>
      <w:r>
        <w:rPr>
          <w:rFonts w:ascii="Arial" w:hAnsi="Arial" w:cs="Arial"/>
          <w:i/>
          <w:sz w:val="20"/>
          <w:szCs w:val="20"/>
        </w:rPr>
        <w:t xml:space="preserve">, </w:t>
      </w:r>
      <w:proofErr w:type="spellStart"/>
      <w:ins w:id="21" w:author="Jess Zimmerman" w:date="2015-09-22T13:42:00Z">
        <w:r w:rsidR="00947E07">
          <w:rPr>
            <w:rFonts w:ascii="Arial" w:hAnsi="Arial" w:cs="Arial"/>
            <w:i/>
            <w:sz w:val="20"/>
            <w:szCs w:val="20"/>
          </w:rPr>
          <w:t>Ballantyne</w:t>
        </w:r>
        <w:proofErr w:type="spellEnd"/>
        <w:r w:rsidR="00947E07">
          <w:rPr>
            <w:rFonts w:ascii="Arial" w:hAnsi="Arial" w:cs="Arial"/>
            <w:i/>
            <w:sz w:val="20"/>
            <w:szCs w:val="20"/>
          </w:rPr>
          <w:t xml:space="preserve">, </w:t>
        </w:r>
      </w:ins>
      <w:r>
        <w:rPr>
          <w:rFonts w:ascii="Arial" w:hAnsi="Arial" w:cs="Arial"/>
          <w:i/>
          <w:sz w:val="20"/>
          <w:szCs w:val="20"/>
        </w:rPr>
        <w:t>McDowell, Pringle, Ortiz</w:t>
      </w:r>
      <w:del w:id="22" w:author="Jess Zimmerman" w:date="2015-09-22T13:41:00Z">
        <w:r w:rsidDel="00947E07">
          <w:rPr>
            <w:rFonts w:ascii="Arial" w:hAnsi="Arial" w:cs="Arial"/>
            <w:i/>
            <w:sz w:val="20"/>
            <w:szCs w:val="20"/>
          </w:rPr>
          <w:delText>,</w:delText>
        </w:r>
      </w:del>
      <w:del w:id="23" w:author="Jess Zimmerman" w:date="2015-09-22T13:40:00Z">
        <w:r w:rsidDel="00947E07">
          <w:rPr>
            <w:rFonts w:ascii="Arial" w:hAnsi="Arial" w:cs="Arial"/>
            <w:i/>
            <w:sz w:val="20"/>
            <w:szCs w:val="20"/>
          </w:rPr>
          <w:delText xml:space="preserve"> Ramirez</w:delText>
        </w:r>
      </w:del>
      <w:r>
        <w:rPr>
          <w:rFonts w:ascii="Arial" w:hAnsi="Arial" w:cs="Arial"/>
          <w:i/>
          <w:sz w:val="20"/>
          <w:szCs w:val="20"/>
        </w:rPr>
        <w:t xml:space="preserve">) </w:t>
      </w:r>
    </w:p>
    <w:p w14:paraId="2358D377" w14:textId="77777777" w:rsidR="009F60EE" w:rsidRDefault="009F60EE" w:rsidP="007166D7">
      <w:pPr>
        <w:rPr>
          <w:rFonts w:ascii="Arial" w:hAnsi="Arial" w:cs="Arial"/>
          <w:i/>
          <w:sz w:val="20"/>
          <w:szCs w:val="20"/>
        </w:rPr>
      </w:pPr>
    </w:p>
    <w:p w14:paraId="21B536C0" w14:textId="77777777" w:rsidR="009F60EE" w:rsidRDefault="009F60EE" w:rsidP="007166D7">
      <w:pPr>
        <w:rPr>
          <w:rFonts w:ascii="Arial" w:hAnsi="Arial" w:cs="Arial"/>
          <w:i/>
          <w:sz w:val="20"/>
          <w:szCs w:val="20"/>
        </w:rPr>
      </w:pPr>
    </w:p>
    <w:p w14:paraId="40023845" w14:textId="77777777" w:rsidR="009F60EE" w:rsidRDefault="009F60EE" w:rsidP="007166D7">
      <w:pPr>
        <w:rPr>
          <w:rFonts w:ascii="Arial" w:hAnsi="Arial" w:cs="Arial"/>
          <w:i/>
          <w:sz w:val="20"/>
          <w:szCs w:val="20"/>
        </w:rPr>
      </w:pPr>
    </w:p>
    <w:p w14:paraId="303584B6" w14:textId="77777777" w:rsidR="009F60EE" w:rsidRPr="00271820" w:rsidRDefault="009F60EE" w:rsidP="009F60EE">
      <w:pPr>
        <w:spacing w:after="120"/>
        <w:rPr>
          <w:rFonts w:ascii="Arial" w:hAnsi="Arial" w:cs="Arial"/>
          <w:i/>
          <w:sz w:val="20"/>
          <w:szCs w:val="20"/>
        </w:rPr>
      </w:pPr>
      <w:r w:rsidRPr="00271820">
        <w:rPr>
          <w:rFonts w:ascii="Arial" w:hAnsi="Arial" w:cs="Arial"/>
          <w:b/>
          <w:i/>
          <w:sz w:val="20"/>
          <w:szCs w:val="20"/>
        </w:rPr>
        <w:t>Hypothesis 4.</w:t>
      </w:r>
      <w:r w:rsidRPr="00271820">
        <w:rPr>
          <w:rFonts w:ascii="Arial" w:hAnsi="Arial" w:cs="Arial"/>
          <w:i/>
          <w:sz w:val="20"/>
          <w:szCs w:val="20"/>
        </w:rPr>
        <w:t xml:space="preserve"> An increased frequency of severe storms will increase the dominance of shade intolerant, pioneer plant species. Changes in vegetation composition will induce changes in heterotroph communities, including animals and microbes. </w:t>
      </w:r>
      <w:r>
        <w:rPr>
          <w:rFonts w:ascii="Arial" w:hAnsi="Arial" w:cs="Arial"/>
          <w:i/>
          <w:sz w:val="20"/>
          <w:szCs w:val="20"/>
        </w:rPr>
        <w:t>(</w:t>
      </w:r>
      <w:commentRangeStart w:id="24"/>
      <w:proofErr w:type="spellStart"/>
      <w:r>
        <w:rPr>
          <w:rFonts w:ascii="Arial" w:hAnsi="Arial" w:cs="Arial"/>
          <w:i/>
          <w:sz w:val="20"/>
          <w:szCs w:val="20"/>
        </w:rPr>
        <w:t>Willig</w:t>
      </w:r>
      <w:commentRangeEnd w:id="24"/>
      <w:proofErr w:type="spellEnd"/>
      <w:r w:rsidR="00E27673">
        <w:rPr>
          <w:rStyle w:val="CommentReference"/>
        </w:rPr>
        <w:commentReference w:id="24"/>
      </w:r>
      <w:r>
        <w:rPr>
          <w:rFonts w:ascii="Arial" w:hAnsi="Arial" w:cs="Arial"/>
          <w:i/>
          <w:sz w:val="20"/>
          <w:szCs w:val="20"/>
        </w:rPr>
        <w:t xml:space="preserve">, Lodge, Cantrell, </w:t>
      </w:r>
      <w:proofErr w:type="spellStart"/>
      <w:r>
        <w:rPr>
          <w:rFonts w:ascii="Arial" w:hAnsi="Arial" w:cs="Arial"/>
          <w:i/>
          <w:sz w:val="20"/>
          <w:szCs w:val="20"/>
        </w:rPr>
        <w:t>Shiels</w:t>
      </w:r>
      <w:proofErr w:type="spellEnd"/>
      <w:r>
        <w:rPr>
          <w:rFonts w:ascii="Arial" w:hAnsi="Arial" w:cs="Arial"/>
          <w:i/>
          <w:sz w:val="20"/>
          <w:szCs w:val="20"/>
        </w:rPr>
        <w:t xml:space="preserve">, </w:t>
      </w:r>
      <w:proofErr w:type="spellStart"/>
      <w:r>
        <w:rPr>
          <w:rFonts w:ascii="Arial" w:hAnsi="Arial" w:cs="Arial"/>
          <w:i/>
          <w:sz w:val="20"/>
          <w:szCs w:val="20"/>
        </w:rPr>
        <w:t>Uriarte</w:t>
      </w:r>
      <w:proofErr w:type="spellEnd"/>
      <w:r>
        <w:rPr>
          <w:rFonts w:ascii="Arial" w:hAnsi="Arial" w:cs="Arial"/>
          <w:i/>
          <w:sz w:val="20"/>
          <w:szCs w:val="20"/>
        </w:rPr>
        <w:t xml:space="preserve">, </w:t>
      </w:r>
      <w:commentRangeStart w:id="25"/>
      <w:r>
        <w:rPr>
          <w:rFonts w:ascii="Arial" w:hAnsi="Arial" w:cs="Arial"/>
          <w:i/>
          <w:sz w:val="20"/>
          <w:szCs w:val="20"/>
        </w:rPr>
        <w:t>Zimmerman</w:t>
      </w:r>
      <w:commentRangeEnd w:id="25"/>
      <w:r w:rsidR="00E27673">
        <w:rPr>
          <w:rStyle w:val="CommentReference"/>
        </w:rPr>
        <w:commentReference w:id="25"/>
      </w:r>
      <w:r>
        <w:rPr>
          <w:rFonts w:ascii="Arial" w:hAnsi="Arial" w:cs="Arial"/>
          <w:i/>
          <w:sz w:val="20"/>
          <w:szCs w:val="20"/>
        </w:rPr>
        <w:t>)</w:t>
      </w:r>
    </w:p>
    <w:p w14:paraId="10310533" w14:textId="77777777" w:rsidR="009F60EE" w:rsidRDefault="009F60EE" w:rsidP="007166D7">
      <w:pPr>
        <w:rPr>
          <w:rFonts w:ascii="Arial" w:hAnsi="Arial" w:cs="Arial"/>
          <w:i/>
          <w:sz w:val="20"/>
          <w:szCs w:val="20"/>
        </w:rPr>
      </w:pPr>
    </w:p>
    <w:p w14:paraId="43A12927" w14:textId="77777777" w:rsidR="009F60EE" w:rsidRDefault="009F60EE" w:rsidP="007166D7">
      <w:pPr>
        <w:rPr>
          <w:rFonts w:ascii="Arial" w:hAnsi="Arial" w:cs="Arial"/>
          <w:i/>
          <w:sz w:val="20"/>
          <w:szCs w:val="20"/>
        </w:rPr>
      </w:pPr>
    </w:p>
    <w:p w14:paraId="18B49CC7" w14:textId="77777777" w:rsidR="009F60EE" w:rsidRPr="00271820" w:rsidRDefault="009F60EE" w:rsidP="009F60EE">
      <w:pPr>
        <w:spacing w:after="120"/>
        <w:rPr>
          <w:rFonts w:ascii="Arial" w:hAnsi="Arial" w:cs="Arial"/>
          <w:i/>
          <w:sz w:val="20"/>
          <w:szCs w:val="20"/>
        </w:rPr>
      </w:pPr>
      <w:r w:rsidRPr="00271820">
        <w:rPr>
          <w:rFonts w:ascii="Arial" w:hAnsi="Arial" w:cs="Arial"/>
          <w:b/>
          <w:i/>
          <w:sz w:val="20"/>
          <w:szCs w:val="20"/>
        </w:rPr>
        <w:lastRenderedPageBreak/>
        <w:t>Hypothesis 5.</w:t>
      </w:r>
      <w:r w:rsidRPr="00271820">
        <w:rPr>
          <w:rFonts w:ascii="Arial" w:hAnsi="Arial" w:cs="Arial"/>
          <w:i/>
          <w:sz w:val="20"/>
          <w:szCs w:val="20"/>
        </w:rPr>
        <w:t xml:space="preserve"> Soil C stocks will decrease with increasing hurricane frequency because of a lag in recovery of plant litter and woody debris production relative to heterotrophic respiration. Decreased woody litter inputs with increasing frequency of severe storms will change the composition of soil microbial communities and lead to faster turnover times of C in soils.</w:t>
      </w:r>
      <w:r>
        <w:rPr>
          <w:rFonts w:ascii="Arial" w:hAnsi="Arial" w:cs="Arial"/>
          <w:i/>
          <w:sz w:val="20"/>
          <w:szCs w:val="20"/>
        </w:rPr>
        <w:t xml:space="preserve"> (</w:t>
      </w:r>
      <w:commentRangeStart w:id="26"/>
      <w:r>
        <w:rPr>
          <w:rFonts w:ascii="Arial" w:hAnsi="Arial" w:cs="Arial"/>
          <w:i/>
          <w:sz w:val="20"/>
          <w:szCs w:val="20"/>
        </w:rPr>
        <w:t xml:space="preserve">Lodge, </w:t>
      </w:r>
      <w:commentRangeEnd w:id="26"/>
      <w:r w:rsidR="00D0122D">
        <w:rPr>
          <w:rStyle w:val="CommentReference"/>
        </w:rPr>
        <w:commentReference w:id="26"/>
      </w:r>
      <w:r>
        <w:rPr>
          <w:rFonts w:ascii="Arial" w:hAnsi="Arial" w:cs="Arial"/>
          <w:i/>
          <w:sz w:val="20"/>
          <w:szCs w:val="20"/>
        </w:rPr>
        <w:t>Cantrell, McDowell, Silver)</w:t>
      </w:r>
    </w:p>
    <w:p w14:paraId="63EF4F70" w14:textId="77777777" w:rsidR="009F60EE" w:rsidRDefault="009F60EE" w:rsidP="007166D7">
      <w:pPr>
        <w:rPr>
          <w:rFonts w:ascii="Arial" w:hAnsi="Arial" w:cs="Arial"/>
          <w:i/>
          <w:sz w:val="20"/>
          <w:szCs w:val="20"/>
        </w:rPr>
      </w:pPr>
    </w:p>
    <w:p w14:paraId="6EC77106" w14:textId="77777777" w:rsidR="009F60EE" w:rsidRDefault="009F60EE" w:rsidP="007166D7">
      <w:pPr>
        <w:rPr>
          <w:rFonts w:ascii="Arial" w:hAnsi="Arial" w:cs="Arial"/>
          <w:i/>
          <w:sz w:val="20"/>
          <w:szCs w:val="20"/>
        </w:rPr>
      </w:pPr>
    </w:p>
    <w:p w14:paraId="7447DE40" w14:textId="77777777" w:rsidR="009F60EE" w:rsidRDefault="009F60EE" w:rsidP="007166D7">
      <w:pPr>
        <w:rPr>
          <w:rFonts w:ascii="Arial" w:hAnsi="Arial" w:cs="Arial"/>
          <w:i/>
          <w:sz w:val="20"/>
          <w:szCs w:val="20"/>
        </w:rPr>
      </w:pPr>
    </w:p>
    <w:p w14:paraId="04262CD2" w14:textId="77777777" w:rsidR="009F60EE" w:rsidRPr="00271820" w:rsidRDefault="009F60EE" w:rsidP="009F60EE">
      <w:pPr>
        <w:rPr>
          <w:rFonts w:ascii="Arial" w:hAnsi="Arial" w:cs="Arial"/>
          <w:b/>
          <w:i/>
          <w:sz w:val="20"/>
          <w:szCs w:val="20"/>
        </w:rPr>
      </w:pPr>
      <w:r w:rsidRPr="00271820">
        <w:rPr>
          <w:rFonts w:ascii="Arial" w:hAnsi="Arial" w:cs="Arial"/>
          <w:b/>
          <w:i/>
          <w:sz w:val="20"/>
          <w:szCs w:val="20"/>
        </w:rPr>
        <w:t xml:space="preserve">Hypothesis 6. </w:t>
      </w:r>
      <w:r w:rsidRPr="00271820">
        <w:rPr>
          <w:rFonts w:ascii="Arial" w:hAnsi="Arial" w:cs="Arial"/>
          <w:i/>
          <w:sz w:val="20"/>
          <w:szCs w:val="20"/>
        </w:rPr>
        <w:t xml:space="preserve">Increased frequency of </w:t>
      </w:r>
      <w:r>
        <w:rPr>
          <w:rFonts w:ascii="Arial" w:hAnsi="Arial" w:cs="Arial"/>
          <w:i/>
          <w:sz w:val="20"/>
          <w:szCs w:val="20"/>
        </w:rPr>
        <w:t>intense</w:t>
      </w:r>
      <w:r w:rsidRPr="00271820">
        <w:rPr>
          <w:rFonts w:ascii="Arial" w:hAnsi="Arial" w:cs="Arial"/>
          <w:i/>
          <w:sz w:val="20"/>
          <w:szCs w:val="20"/>
        </w:rPr>
        <w:t xml:space="preserve"> hurricanes could result in higher-elevation streams shifting from consumer-controlled to producer-controlled ecosystems, due to the increase in stream nutrient concentrations, litter inputs, and light inputs t</w:t>
      </w:r>
      <w:r>
        <w:rPr>
          <w:rFonts w:ascii="Arial" w:hAnsi="Arial" w:cs="Arial"/>
          <w:i/>
          <w:sz w:val="20"/>
          <w:szCs w:val="20"/>
        </w:rPr>
        <w:t>hat re-configure</w:t>
      </w:r>
      <w:r w:rsidRPr="00271820">
        <w:rPr>
          <w:rFonts w:ascii="Arial" w:hAnsi="Arial" w:cs="Arial"/>
          <w:i/>
          <w:sz w:val="20"/>
          <w:szCs w:val="20"/>
        </w:rPr>
        <w:t xml:space="preserve"> terrestrial-aquatic linkages in these headwater streams and riparian forests.</w:t>
      </w:r>
      <w:r>
        <w:rPr>
          <w:rFonts w:ascii="Arial" w:hAnsi="Arial" w:cs="Arial"/>
          <w:i/>
          <w:sz w:val="20"/>
          <w:szCs w:val="20"/>
        </w:rPr>
        <w:t xml:space="preserve"> (Pringle, </w:t>
      </w:r>
      <w:proofErr w:type="spellStart"/>
      <w:r>
        <w:rPr>
          <w:rFonts w:ascii="Arial" w:hAnsi="Arial" w:cs="Arial"/>
          <w:i/>
          <w:sz w:val="20"/>
          <w:szCs w:val="20"/>
        </w:rPr>
        <w:t>Covich</w:t>
      </w:r>
      <w:proofErr w:type="spellEnd"/>
      <w:r>
        <w:rPr>
          <w:rFonts w:ascii="Arial" w:hAnsi="Arial" w:cs="Arial"/>
          <w:i/>
          <w:sz w:val="20"/>
          <w:szCs w:val="20"/>
        </w:rPr>
        <w:t xml:space="preserve">, </w:t>
      </w:r>
      <w:proofErr w:type="spellStart"/>
      <w:r>
        <w:rPr>
          <w:rFonts w:ascii="Arial" w:hAnsi="Arial" w:cs="Arial"/>
          <w:i/>
          <w:sz w:val="20"/>
          <w:szCs w:val="20"/>
        </w:rPr>
        <w:t>Crowl</w:t>
      </w:r>
      <w:proofErr w:type="spellEnd"/>
      <w:r>
        <w:rPr>
          <w:rFonts w:ascii="Arial" w:hAnsi="Arial" w:cs="Arial"/>
          <w:i/>
          <w:sz w:val="20"/>
          <w:szCs w:val="20"/>
        </w:rPr>
        <w:t>, McDowell, Ortiz, Ramirez)</w:t>
      </w:r>
    </w:p>
    <w:p w14:paraId="47923999" w14:textId="77777777" w:rsidR="009F60EE" w:rsidRDefault="009F60EE" w:rsidP="007166D7">
      <w:pPr>
        <w:rPr>
          <w:rFonts w:ascii="Arial" w:hAnsi="Arial" w:cs="Arial"/>
          <w:i/>
          <w:sz w:val="20"/>
          <w:szCs w:val="20"/>
        </w:rPr>
      </w:pPr>
    </w:p>
    <w:p w14:paraId="4FB87D18" w14:textId="77777777" w:rsidR="009F60EE" w:rsidRDefault="009F60EE" w:rsidP="007166D7">
      <w:pPr>
        <w:rPr>
          <w:rFonts w:ascii="Arial" w:hAnsi="Arial" w:cs="Arial"/>
          <w:i/>
          <w:sz w:val="20"/>
          <w:szCs w:val="20"/>
        </w:rPr>
      </w:pPr>
    </w:p>
    <w:p w14:paraId="73A3EBBD" w14:textId="77777777" w:rsidR="009F60EE" w:rsidRDefault="009F60EE" w:rsidP="007166D7">
      <w:pPr>
        <w:rPr>
          <w:rFonts w:ascii="Arial" w:hAnsi="Arial" w:cs="Arial"/>
          <w:i/>
          <w:sz w:val="20"/>
          <w:szCs w:val="20"/>
        </w:rPr>
      </w:pPr>
    </w:p>
    <w:p w14:paraId="7297B2AF" w14:textId="77777777" w:rsidR="009F60EE" w:rsidRDefault="009F60EE" w:rsidP="007166D7">
      <w:pPr>
        <w:rPr>
          <w:rFonts w:ascii="Arial" w:hAnsi="Arial" w:cs="Arial"/>
          <w:i/>
          <w:sz w:val="20"/>
          <w:szCs w:val="20"/>
        </w:rPr>
      </w:pPr>
    </w:p>
    <w:p w14:paraId="40AEDBAF" w14:textId="396071C4" w:rsidR="009F60EE" w:rsidRDefault="009F60EE" w:rsidP="009F60EE">
      <w:pPr>
        <w:spacing w:after="120"/>
        <w:rPr>
          <w:rFonts w:ascii="Arial" w:eastAsia="Times New Roman" w:hAnsi="Arial" w:cs="Arial"/>
          <w:i/>
          <w:iCs/>
          <w:color w:val="212121"/>
          <w:sz w:val="20"/>
          <w:szCs w:val="20"/>
        </w:rPr>
      </w:pPr>
      <w:r w:rsidRPr="00271820">
        <w:rPr>
          <w:rFonts w:ascii="Arial" w:eastAsia="MS Mincho" w:hAnsi="Arial" w:cs="Arial"/>
          <w:b/>
          <w:i/>
          <w:sz w:val="20"/>
          <w:szCs w:val="20"/>
        </w:rPr>
        <w:t xml:space="preserve">Hypothesis 7. </w:t>
      </w:r>
      <w:r w:rsidRPr="00271820">
        <w:rPr>
          <w:rFonts w:ascii="Arial" w:eastAsia="Times New Roman" w:hAnsi="Arial" w:cs="Arial"/>
          <w:i/>
          <w:iCs/>
          <w:color w:val="212121"/>
          <w:sz w:val="20"/>
          <w:szCs w:val="20"/>
        </w:rPr>
        <w:t>A greenhouse gas-enhanced climate will drive changes at the global-to-regional scales</w:t>
      </w:r>
      <w:r w:rsidRPr="00271820">
        <w:rPr>
          <w:rFonts w:ascii="Arial" w:eastAsia="Times New Roman" w:hAnsi="Arial" w:cs="Arial"/>
          <w:i/>
          <w:iCs/>
          <w:color w:val="222222"/>
          <w:sz w:val="20"/>
          <w:szCs w:val="20"/>
        </w:rPr>
        <w:t>, resulting in new, unique climate regimes forcing ecological change</w:t>
      </w:r>
      <w:r w:rsidRPr="00271820">
        <w:rPr>
          <w:rFonts w:ascii="Arial" w:eastAsia="Times New Roman" w:hAnsi="Arial" w:cs="Arial"/>
          <w:i/>
          <w:iCs/>
          <w:color w:val="212121"/>
          <w:sz w:val="20"/>
          <w:szCs w:val="20"/>
        </w:rPr>
        <w:t>. Land use and land cover change (LULCC) will exacerbate the global-to-regional forcing. The additive effect will result in decreased rainfall and increased cloud heights on average but greater extremes in precipitation for the LEF</w:t>
      </w:r>
      <w:r w:rsidRPr="00271820">
        <w:rPr>
          <w:rFonts w:ascii="Arial" w:eastAsia="Times New Roman" w:hAnsi="Arial" w:cs="Arial"/>
          <w:iCs/>
          <w:color w:val="212121"/>
          <w:sz w:val="20"/>
          <w:szCs w:val="20"/>
        </w:rPr>
        <w:t>. </w:t>
      </w:r>
      <w:r>
        <w:rPr>
          <w:rFonts w:ascii="Arial" w:eastAsia="Times New Roman" w:hAnsi="Arial" w:cs="Arial"/>
          <w:iCs/>
          <w:color w:val="212121"/>
          <w:sz w:val="20"/>
          <w:szCs w:val="20"/>
        </w:rPr>
        <w:t>(</w:t>
      </w:r>
      <w:r w:rsidRPr="00C47695">
        <w:rPr>
          <w:rFonts w:ascii="Arial" w:eastAsia="Times New Roman" w:hAnsi="Arial" w:cs="Arial"/>
          <w:i/>
          <w:iCs/>
          <w:color w:val="212121"/>
          <w:sz w:val="20"/>
          <w:szCs w:val="20"/>
        </w:rPr>
        <w:t xml:space="preserve">Mote, </w:t>
      </w:r>
      <w:del w:id="28" w:author="Jess Zimmerman" w:date="2015-09-22T13:50:00Z">
        <w:r w:rsidRPr="00C47695" w:rsidDel="00E27673">
          <w:rPr>
            <w:rFonts w:ascii="Arial" w:eastAsia="Times New Roman" w:hAnsi="Arial" w:cs="Arial"/>
            <w:i/>
            <w:iCs/>
            <w:color w:val="212121"/>
            <w:sz w:val="20"/>
            <w:szCs w:val="20"/>
          </w:rPr>
          <w:delText>Zimmerman</w:delText>
        </w:r>
      </w:del>
      <w:proofErr w:type="spellStart"/>
      <w:ins w:id="29" w:author="Jess Zimmerman" w:date="2015-09-22T13:50:00Z">
        <w:r w:rsidR="00E27673">
          <w:rPr>
            <w:rFonts w:ascii="Arial" w:eastAsia="Times New Roman" w:hAnsi="Arial" w:cs="Arial"/>
            <w:i/>
            <w:iCs/>
            <w:color w:val="212121"/>
            <w:sz w:val="20"/>
            <w:szCs w:val="20"/>
          </w:rPr>
          <w:t>Waide</w:t>
        </w:r>
        <w:proofErr w:type="spellEnd"/>
        <w:r w:rsidR="00E27673">
          <w:rPr>
            <w:rFonts w:ascii="Arial" w:eastAsia="Times New Roman" w:hAnsi="Arial" w:cs="Arial"/>
            <w:i/>
            <w:iCs/>
            <w:color w:val="212121"/>
            <w:sz w:val="20"/>
            <w:szCs w:val="20"/>
          </w:rPr>
          <w:t>, Zimmerman</w:t>
        </w:r>
      </w:ins>
      <w:r w:rsidRPr="00C47695">
        <w:rPr>
          <w:rFonts w:ascii="Arial" w:eastAsia="Times New Roman" w:hAnsi="Arial" w:cs="Arial"/>
          <w:i/>
          <w:iCs/>
          <w:color w:val="212121"/>
          <w:sz w:val="20"/>
          <w:szCs w:val="20"/>
        </w:rPr>
        <w:t>)</w:t>
      </w:r>
    </w:p>
    <w:p w14:paraId="0F2EA903" w14:textId="77777777" w:rsidR="009F60EE" w:rsidRDefault="009F60EE" w:rsidP="009F60EE">
      <w:pPr>
        <w:spacing w:after="120"/>
        <w:rPr>
          <w:rFonts w:ascii="Arial" w:eastAsia="Times New Roman" w:hAnsi="Arial" w:cs="Arial"/>
          <w:i/>
          <w:iCs/>
          <w:color w:val="212121"/>
          <w:sz w:val="20"/>
          <w:szCs w:val="20"/>
        </w:rPr>
      </w:pPr>
    </w:p>
    <w:p w14:paraId="0C1682CD" w14:textId="77777777" w:rsidR="009F60EE" w:rsidRDefault="009F60EE" w:rsidP="009F60EE">
      <w:pPr>
        <w:spacing w:after="120"/>
        <w:rPr>
          <w:rFonts w:ascii="Arial" w:eastAsia="Times New Roman" w:hAnsi="Arial" w:cs="Arial"/>
          <w:i/>
          <w:iCs/>
          <w:color w:val="212121"/>
          <w:sz w:val="20"/>
          <w:szCs w:val="20"/>
        </w:rPr>
      </w:pPr>
    </w:p>
    <w:p w14:paraId="56A4BA7A" w14:textId="77777777" w:rsidR="009F60EE" w:rsidRDefault="009F60EE" w:rsidP="009F60EE">
      <w:pPr>
        <w:spacing w:after="120"/>
        <w:rPr>
          <w:rFonts w:ascii="Arial" w:eastAsia="Times New Roman" w:hAnsi="Arial" w:cs="Arial"/>
          <w:i/>
          <w:iCs/>
          <w:color w:val="212121"/>
          <w:sz w:val="20"/>
          <w:szCs w:val="20"/>
        </w:rPr>
      </w:pPr>
    </w:p>
    <w:p w14:paraId="0892C985" w14:textId="0A5B1214" w:rsidR="009F60EE" w:rsidRPr="00A80A20" w:rsidRDefault="009F60EE" w:rsidP="009F60EE">
      <w:pPr>
        <w:rPr>
          <w:rFonts w:ascii="Arial" w:eastAsia="Calibri" w:hAnsi="Arial" w:cs="Arial"/>
          <w:i/>
          <w:sz w:val="20"/>
          <w:szCs w:val="20"/>
        </w:rPr>
      </w:pPr>
      <w:r w:rsidRPr="00A80A20">
        <w:rPr>
          <w:rFonts w:ascii="Arial" w:eastAsia="Calibri" w:hAnsi="Arial" w:cs="Arial"/>
          <w:b/>
          <w:i/>
          <w:sz w:val="20"/>
          <w:szCs w:val="20"/>
        </w:rPr>
        <w:t>Hypothesis 8.</w:t>
      </w:r>
      <w:r w:rsidRPr="00A80A20">
        <w:rPr>
          <w:rFonts w:ascii="Arial" w:eastAsia="Calibri" w:hAnsi="Arial" w:cs="Arial"/>
          <w:i/>
          <w:sz w:val="20"/>
          <w:szCs w:val="20"/>
        </w:rPr>
        <w:t xml:space="preserve"> Interactions between increased frequency of hurricanes and drought, mediated by land use legacies, will lead to novel biotic communities with altered biogeochemistry. This results from idiosyncratic responses of shade intolerant species to hurricane disturbance and drought, and their feedbacks on heterotroph communities, carbon storage, and nutrient cycling. (</w:t>
      </w:r>
      <w:commentRangeStart w:id="30"/>
      <w:proofErr w:type="spellStart"/>
      <w:ins w:id="31" w:author="Jess Zimmerman" w:date="2015-09-22T13:51:00Z">
        <w:r w:rsidR="00E27673">
          <w:rPr>
            <w:rFonts w:ascii="Arial" w:eastAsia="Calibri" w:hAnsi="Arial" w:cs="Arial"/>
            <w:i/>
            <w:sz w:val="20"/>
            <w:szCs w:val="20"/>
          </w:rPr>
          <w:t>Waide</w:t>
        </w:r>
        <w:proofErr w:type="spellEnd"/>
        <w:r w:rsidR="00E27673">
          <w:rPr>
            <w:rFonts w:ascii="Arial" w:eastAsia="Calibri" w:hAnsi="Arial" w:cs="Arial"/>
            <w:i/>
            <w:sz w:val="20"/>
            <w:szCs w:val="20"/>
          </w:rPr>
          <w:t xml:space="preserve">, </w:t>
        </w:r>
        <w:commentRangeEnd w:id="30"/>
        <w:r w:rsidR="00E27673">
          <w:rPr>
            <w:rStyle w:val="CommentReference"/>
          </w:rPr>
          <w:commentReference w:id="30"/>
        </w:r>
      </w:ins>
      <w:r w:rsidRPr="00A80A20">
        <w:rPr>
          <w:rFonts w:ascii="Arial" w:eastAsia="Calibri" w:hAnsi="Arial" w:cs="Arial"/>
          <w:i/>
          <w:sz w:val="20"/>
          <w:szCs w:val="20"/>
        </w:rPr>
        <w:t xml:space="preserve">Zimmerman, </w:t>
      </w:r>
      <w:proofErr w:type="spellStart"/>
      <w:ins w:id="33" w:author="Jess Zimmerman" w:date="2015-09-22T13:52:00Z">
        <w:r w:rsidR="00E27673">
          <w:rPr>
            <w:rFonts w:ascii="Arial" w:eastAsia="Calibri" w:hAnsi="Arial" w:cs="Arial"/>
            <w:i/>
            <w:sz w:val="20"/>
            <w:szCs w:val="20"/>
          </w:rPr>
          <w:t>Uriarte</w:t>
        </w:r>
        <w:proofErr w:type="spellEnd"/>
        <w:r w:rsidR="00E27673">
          <w:rPr>
            <w:rFonts w:ascii="Arial" w:eastAsia="Calibri" w:hAnsi="Arial" w:cs="Arial"/>
            <w:i/>
            <w:sz w:val="20"/>
            <w:szCs w:val="20"/>
          </w:rPr>
          <w:t xml:space="preserve">, </w:t>
        </w:r>
        <w:proofErr w:type="spellStart"/>
        <w:r w:rsidR="00E27673">
          <w:rPr>
            <w:rFonts w:ascii="Arial" w:eastAsia="Calibri" w:hAnsi="Arial" w:cs="Arial"/>
            <w:i/>
            <w:sz w:val="20"/>
            <w:szCs w:val="20"/>
          </w:rPr>
          <w:t>Willig</w:t>
        </w:r>
        <w:proofErr w:type="spellEnd"/>
        <w:r w:rsidR="00E27673">
          <w:rPr>
            <w:rFonts w:ascii="Arial" w:eastAsia="Calibri" w:hAnsi="Arial" w:cs="Arial"/>
            <w:i/>
            <w:sz w:val="20"/>
            <w:szCs w:val="20"/>
          </w:rPr>
          <w:t xml:space="preserve">, and </w:t>
        </w:r>
      </w:ins>
      <w:r w:rsidRPr="00A80A20">
        <w:rPr>
          <w:rFonts w:ascii="Arial" w:eastAsia="Calibri" w:hAnsi="Arial" w:cs="Arial"/>
          <w:i/>
          <w:sz w:val="20"/>
          <w:szCs w:val="20"/>
        </w:rPr>
        <w:t>whole group)</w:t>
      </w:r>
    </w:p>
    <w:p w14:paraId="024995B6" w14:textId="77777777" w:rsidR="009F60EE" w:rsidRPr="00271820" w:rsidRDefault="009F60EE" w:rsidP="009F60EE">
      <w:pPr>
        <w:spacing w:after="120"/>
        <w:rPr>
          <w:rFonts w:ascii="Arial" w:eastAsia="Times New Roman" w:hAnsi="Arial" w:cs="Arial"/>
          <w:color w:val="212121"/>
          <w:sz w:val="20"/>
          <w:szCs w:val="20"/>
        </w:rPr>
      </w:pPr>
    </w:p>
    <w:p w14:paraId="5C0128E7" w14:textId="77777777" w:rsidR="009F60EE" w:rsidRPr="00271820" w:rsidRDefault="009F60EE" w:rsidP="007166D7">
      <w:pPr>
        <w:rPr>
          <w:rFonts w:ascii="Arial" w:hAnsi="Arial" w:cs="Arial"/>
          <w:i/>
          <w:sz w:val="20"/>
          <w:szCs w:val="20"/>
        </w:rPr>
      </w:pPr>
    </w:p>
    <w:p w14:paraId="338B1231" w14:textId="77777777" w:rsidR="007166D7" w:rsidRDefault="007166D7"/>
    <w:sectPr w:rsidR="007166D7" w:rsidSect="001C5EC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ess Zimmerman" w:date="2015-09-22T13:28:00Z" w:initials="JZ">
    <w:p w14:paraId="338FEF4D" w14:textId="045E3D8D" w:rsidR="00E27673" w:rsidRDefault="00E27673">
      <w:pPr>
        <w:pStyle w:val="CommentText"/>
      </w:pPr>
      <w:r>
        <w:rPr>
          <w:rStyle w:val="CommentReference"/>
        </w:rPr>
        <w:annotationRef/>
      </w:r>
      <w:r>
        <w:t xml:space="preserve">Add </w:t>
      </w:r>
      <w:proofErr w:type="spellStart"/>
      <w:r>
        <w:t>Grizelle</w:t>
      </w:r>
      <w:proofErr w:type="spellEnd"/>
      <w:r>
        <w:t xml:space="preserve"> for </w:t>
      </w:r>
      <w:proofErr w:type="spellStart"/>
      <w:r>
        <w:t>Bisley</w:t>
      </w:r>
      <w:proofErr w:type="spellEnd"/>
      <w:r>
        <w:t>?</w:t>
      </w:r>
    </w:p>
  </w:comment>
  <w:comment w:id="6" w:author="Jess Zimmerman" w:date="2015-09-22T13:33:00Z" w:initials="JZ">
    <w:p w14:paraId="3AF8CA48" w14:textId="23BEECF8" w:rsidR="00E27673" w:rsidRDefault="00E27673">
      <w:pPr>
        <w:pStyle w:val="CommentText"/>
      </w:pPr>
      <w:r>
        <w:rPr>
          <w:rStyle w:val="CommentReference"/>
        </w:rPr>
        <w:annotationRef/>
      </w:r>
      <w:r>
        <w:t>Not included in list of SP, but contributed text.</w:t>
      </w:r>
    </w:p>
  </w:comment>
  <w:comment w:id="8" w:author="Jess Zimmerman" w:date="2015-09-22T13:37:00Z" w:initials="JZ">
    <w:p w14:paraId="67526C85" w14:textId="6F11F8F3" w:rsidR="00E27673" w:rsidRDefault="00E27673">
      <w:pPr>
        <w:pStyle w:val="CommentText"/>
      </w:pPr>
      <w:ins w:id="10" w:author="Jess Zimmerman" w:date="2015-09-22T13:36:00Z">
        <w:r>
          <w:rPr>
            <w:rStyle w:val="CommentReference"/>
          </w:rPr>
          <w:annotationRef/>
        </w:r>
      </w:ins>
      <w:r>
        <w:t>See Table 2 for all involved in LTE</w:t>
      </w:r>
    </w:p>
  </w:comment>
  <w:comment w:id="24" w:author="Jess Zimmerman" w:date="2015-09-22T13:49:00Z" w:initials="JZ">
    <w:p w14:paraId="7D27E1C0" w14:textId="29891982" w:rsidR="00E27673" w:rsidRDefault="00E27673">
      <w:pPr>
        <w:pStyle w:val="CommentText"/>
      </w:pPr>
      <w:r>
        <w:rPr>
          <w:rStyle w:val="CommentReference"/>
        </w:rPr>
        <w:annotationRef/>
      </w:r>
      <w:r>
        <w:t xml:space="preserve">Does Mike want to lead this or Hypothesis 2a.  Then, should </w:t>
      </w:r>
      <w:proofErr w:type="spellStart"/>
      <w:r>
        <w:t>Grizelle</w:t>
      </w:r>
      <w:proofErr w:type="spellEnd"/>
      <w:r>
        <w:t xml:space="preserve"> go here?</w:t>
      </w:r>
    </w:p>
  </w:comment>
  <w:comment w:id="25" w:author="Jess Zimmerman" w:date="2015-09-22T13:50:00Z" w:initials="JZ">
    <w:p w14:paraId="0BA46965" w14:textId="736FA834" w:rsidR="00E27673" w:rsidRDefault="00E27673">
      <w:pPr>
        <w:pStyle w:val="CommentText"/>
      </w:pPr>
      <w:r>
        <w:rPr>
          <w:rStyle w:val="CommentReference"/>
        </w:rPr>
        <w:annotationRef/>
      </w:r>
      <w:r>
        <w:t>Add names from Table 1</w:t>
      </w:r>
    </w:p>
  </w:comment>
  <w:comment w:id="26" w:author="Jess Zimmerman" w:date="2015-09-22T13:55:00Z" w:initials="JZ">
    <w:p w14:paraId="7B26DD9B" w14:textId="1AD4A9E5" w:rsidR="00D0122D" w:rsidRDefault="00D0122D">
      <w:pPr>
        <w:pStyle w:val="CommentText"/>
      </w:pPr>
      <w:r>
        <w:rPr>
          <w:rStyle w:val="CommentReference"/>
        </w:rPr>
        <w:annotationRef/>
      </w:r>
      <w:r>
        <w:t xml:space="preserve">Does Sharon want to lead </w:t>
      </w:r>
      <w:r>
        <w:t>this?</w:t>
      </w:r>
      <w:bookmarkStart w:id="27" w:name="_GoBack"/>
      <w:bookmarkEnd w:id="27"/>
    </w:p>
  </w:comment>
  <w:comment w:id="30" w:author="Jess Zimmerman" w:date="2015-09-22T13:52:00Z" w:initials="JZ">
    <w:p w14:paraId="49748E89" w14:textId="15A231BE" w:rsidR="00E27673" w:rsidRDefault="00E27673">
      <w:pPr>
        <w:pStyle w:val="CommentText"/>
      </w:pPr>
      <w:ins w:id="32" w:author="Jess Zimmerman" w:date="2015-09-22T13:51:00Z">
        <w:r>
          <w:rPr>
            <w:rStyle w:val="CommentReference"/>
          </w:rPr>
          <w:annotationRef/>
        </w:r>
      </w:ins>
      <w:r>
        <w:t>Does Bob want to lead this one?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6D7"/>
    <w:rsid w:val="001C5EC3"/>
    <w:rsid w:val="007166D7"/>
    <w:rsid w:val="00922023"/>
    <w:rsid w:val="00947E07"/>
    <w:rsid w:val="009B75C2"/>
    <w:rsid w:val="009F60EE"/>
    <w:rsid w:val="00D0122D"/>
    <w:rsid w:val="00E27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A3CF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6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20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2023"/>
    <w:rPr>
      <w:rFonts w:ascii="Lucida Grande" w:hAnsi="Lucida Grande" w:cs="Lucida Grande"/>
      <w:sz w:val="18"/>
      <w:szCs w:val="18"/>
    </w:rPr>
  </w:style>
  <w:style w:type="character" w:styleId="CommentReference">
    <w:name w:val="annotation reference"/>
    <w:basedOn w:val="DefaultParagraphFont"/>
    <w:uiPriority w:val="99"/>
    <w:semiHidden/>
    <w:unhideWhenUsed/>
    <w:rsid w:val="009B75C2"/>
    <w:rPr>
      <w:sz w:val="18"/>
      <w:szCs w:val="18"/>
    </w:rPr>
  </w:style>
  <w:style w:type="paragraph" w:styleId="CommentText">
    <w:name w:val="annotation text"/>
    <w:basedOn w:val="Normal"/>
    <w:link w:val="CommentTextChar"/>
    <w:uiPriority w:val="99"/>
    <w:semiHidden/>
    <w:unhideWhenUsed/>
    <w:rsid w:val="009B75C2"/>
  </w:style>
  <w:style w:type="character" w:customStyle="1" w:styleId="CommentTextChar">
    <w:name w:val="Comment Text Char"/>
    <w:basedOn w:val="DefaultParagraphFont"/>
    <w:link w:val="CommentText"/>
    <w:uiPriority w:val="99"/>
    <w:semiHidden/>
    <w:rsid w:val="009B75C2"/>
  </w:style>
  <w:style w:type="paragraph" w:styleId="CommentSubject">
    <w:name w:val="annotation subject"/>
    <w:basedOn w:val="CommentText"/>
    <w:next w:val="CommentText"/>
    <w:link w:val="CommentSubjectChar"/>
    <w:uiPriority w:val="99"/>
    <w:semiHidden/>
    <w:unhideWhenUsed/>
    <w:rsid w:val="009B75C2"/>
    <w:rPr>
      <w:b/>
      <w:bCs/>
      <w:sz w:val="20"/>
      <w:szCs w:val="20"/>
    </w:rPr>
  </w:style>
  <w:style w:type="character" w:customStyle="1" w:styleId="CommentSubjectChar">
    <w:name w:val="Comment Subject Char"/>
    <w:basedOn w:val="CommentTextChar"/>
    <w:link w:val="CommentSubject"/>
    <w:uiPriority w:val="99"/>
    <w:semiHidden/>
    <w:rsid w:val="009B75C2"/>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6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20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2023"/>
    <w:rPr>
      <w:rFonts w:ascii="Lucida Grande" w:hAnsi="Lucida Grande" w:cs="Lucida Grande"/>
      <w:sz w:val="18"/>
      <w:szCs w:val="18"/>
    </w:rPr>
  </w:style>
  <w:style w:type="character" w:styleId="CommentReference">
    <w:name w:val="annotation reference"/>
    <w:basedOn w:val="DefaultParagraphFont"/>
    <w:uiPriority w:val="99"/>
    <w:semiHidden/>
    <w:unhideWhenUsed/>
    <w:rsid w:val="009B75C2"/>
    <w:rPr>
      <w:sz w:val="18"/>
      <w:szCs w:val="18"/>
    </w:rPr>
  </w:style>
  <w:style w:type="paragraph" w:styleId="CommentText">
    <w:name w:val="annotation text"/>
    <w:basedOn w:val="Normal"/>
    <w:link w:val="CommentTextChar"/>
    <w:uiPriority w:val="99"/>
    <w:semiHidden/>
    <w:unhideWhenUsed/>
    <w:rsid w:val="009B75C2"/>
  </w:style>
  <w:style w:type="character" w:customStyle="1" w:styleId="CommentTextChar">
    <w:name w:val="Comment Text Char"/>
    <w:basedOn w:val="DefaultParagraphFont"/>
    <w:link w:val="CommentText"/>
    <w:uiPriority w:val="99"/>
    <w:semiHidden/>
    <w:rsid w:val="009B75C2"/>
  </w:style>
  <w:style w:type="paragraph" w:styleId="CommentSubject">
    <w:name w:val="annotation subject"/>
    <w:basedOn w:val="CommentText"/>
    <w:next w:val="CommentText"/>
    <w:link w:val="CommentSubjectChar"/>
    <w:uiPriority w:val="99"/>
    <w:semiHidden/>
    <w:unhideWhenUsed/>
    <w:rsid w:val="009B75C2"/>
    <w:rPr>
      <w:b/>
      <w:bCs/>
      <w:sz w:val="20"/>
      <w:szCs w:val="20"/>
    </w:rPr>
  </w:style>
  <w:style w:type="character" w:customStyle="1" w:styleId="CommentSubjectChar">
    <w:name w:val="Comment Subject Char"/>
    <w:basedOn w:val="CommentTextChar"/>
    <w:link w:val="CommentSubject"/>
    <w:uiPriority w:val="99"/>
    <w:semiHidden/>
    <w:rsid w:val="009B75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685</Words>
  <Characters>3909</Characters>
  <Application>Microsoft Macintosh Word</Application>
  <DocSecurity>0</DocSecurity>
  <Lines>32</Lines>
  <Paragraphs>9</Paragraphs>
  <ScaleCrop>false</ScaleCrop>
  <Company>University of Puerto Rico</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2</cp:revision>
  <dcterms:created xsi:type="dcterms:W3CDTF">2015-09-22T17:55:00Z</dcterms:created>
  <dcterms:modified xsi:type="dcterms:W3CDTF">2015-09-22T17:55:00Z</dcterms:modified>
</cp:coreProperties>
</file>